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E77D5" w:rsidRDefault="001F519E" w:rsidP="00F23955">
      <w:pPr>
        <w:pStyle w:val="a6"/>
        <w:ind w:left="0" w:firstLine="0"/>
        <w:rPr>
          <w:rFonts w:hAnsi="ＭＳ 明朝"/>
          <w:color w:val="000000"/>
          <w:sz w:val="21"/>
          <w:szCs w:val="21"/>
        </w:rPr>
      </w:pPr>
      <w:bookmarkStart w:id="0" w:name="_GoBack"/>
      <w:bookmarkEnd w:id="0"/>
      <w:r w:rsidRPr="001F519E">
        <w:rPr>
          <w:rFonts w:hAnsi="ＭＳ 明朝" w:hint="eastAsia"/>
          <w:color w:val="000000"/>
          <w:sz w:val="21"/>
          <w:szCs w:val="21"/>
        </w:rPr>
        <w:t>別紙様式第15号（第110条の19第２号ニ関係）</w:t>
      </w:r>
    </w:p>
    <w:p w:rsidR="00120CBC" w:rsidRPr="006E77D5" w:rsidRDefault="000D0893">
      <w:pPr>
        <w:pStyle w:val="a6"/>
        <w:ind w:left="0" w:firstLine="0"/>
        <w:jc w:val="right"/>
        <w:rPr>
          <w:rFonts w:hAnsi="ＭＳ 明朝"/>
          <w:color w:val="000000"/>
          <w:sz w:val="21"/>
          <w:szCs w:val="21"/>
        </w:rPr>
      </w:pPr>
      <w:r>
        <w:rPr>
          <w:rFonts w:hAnsi="ＭＳ 明朝" w:hint="eastAsia"/>
          <w:color w:val="000000"/>
          <w:sz w:val="21"/>
          <w:szCs w:val="21"/>
        </w:rPr>
        <w:t>（日本産業</w:t>
      </w:r>
      <w:r w:rsidR="00120CBC" w:rsidRPr="006E77D5">
        <w:rPr>
          <w:rFonts w:hAnsi="ＭＳ 明朝" w:hint="eastAsia"/>
          <w:color w:val="000000"/>
          <w:sz w:val="21"/>
          <w:szCs w:val="21"/>
        </w:rPr>
        <w:t>規格Ａ４）</w:t>
      </w:r>
    </w:p>
    <w:p w:rsidR="00120CBC" w:rsidRPr="006E77D5" w:rsidRDefault="00120CBC">
      <w:pPr>
        <w:jc w:val="center"/>
        <w:rPr>
          <w:rFonts w:hAnsi="ＭＳ 明朝"/>
          <w:color w:val="000000"/>
          <w:sz w:val="21"/>
          <w:szCs w:val="21"/>
        </w:rPr>
      </w:pPr>
      <w:r w:rsidRPr="006E77D5">
        <w:rPr>
          <w:rFonts w:hAnsi="ＭＳ 明朝" w:hint="eastAsia"/>
          <w:color w:val="000000"/>
          <w:sz w:val="21"/>
          <w:szCs w:val="21"/>
        </w:rPr>
        <w:t>財産に関する調書</w:t>
      </w:r>
      <w:r w:rsidR="001C379C" w:rsidRPr="006E77D5">
        <w:rPr>
          <w:rFonts w:hAnsi="ＭＳ 明朝" w:hint="eastAsia"/>
          <w:color w:val="000000"/>
          <w:sz w:val="21"/>
          <w:szCs w:val="21"/>
        </w:rPr>
        <w:t>（　　年　　月　　日現在）</w:t>
      </w:r>
    </w:p>
    <w:p w:rsidR="00120CB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年　　月　　日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主たる事務所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の所在地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名　　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E77D5">
        <w:trPr>
          <w:trHeight w:val="528"/>
        </w:trPr>
        <w:tc>
          <w:tcPr>
            <w:tcW w:w="2900" w:type="dxa"/>
            <w:vAlign w:val="center"/>
          </w:tcPr>
          <w:p w:rsidR="00120CBC" w:rsidRPr="006E77D5" w:rsidRDefault="00120CBC">
            <w:pPr>
              <w:rPr>
                <w:rFonts w:hAnsi="ＭＳ 明朝"/>
                <w:color w:val="000000"/>
                <w:sz w:val="21"/>
                <w:szCs w:val="21"/>
              </w:rPr>
            </w:pPr>
          </w:p>
        </w:tc>
        <w:tc>
          <w:tcPr>
            <w:tcW w:w="2901"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価　　　額</w:t>
            </w:r>
          </w:p>
        </w:tc>
        <w:tc>
          <w:tcPr>
            <w:tcW w:w="3307"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摘　　　要</w:t>
            </w:r>
          </w:p>
        </w:tc>
      </w:tr>
      <w:tr w:rsidR="00120CBC" w:rsidRPr="006E77D5" w:rsidTr="003E20DD">
        <w:trPr>
          <w:trHeight w:val="595"/>
        </w:trPr>
        <w:tc>
          <w:tcPr>
            <w:tcW w:w="2900" w:type="dxa"/>
            <w:vAlign w:val="center"/>
          </w:tcPr>
          <w:p w:rsidR="00120CBC" w:rsidRPr="006E77D5" w:rsidRDefault="00120CBC" w:rsidP="00F90483">
            <w:pPr>
              <w:rPr>
                <w:rFonts w:hAnsi="ＭＳ 明朝"/>
                <w:color w:val="000000"/>
                <w:sz w:val="21"/>
                <w:szCs w:val="21"/>
              </w:rPr>
            </w:pPr>
            <w:r w:rsidRPr="006E77D5">
              <w:rPr>
                <w:rFonts w:hAnsi="ＭＳ 明朝" w:hint="eastAsia"/>
                <w:color w:val="000000"/>
                <w:sz w:val="21"/>
                <w:szCs w:val="21"/>
              </w:rPr>
              <w:t>資　産　計（Ａ）</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rsidTr="003E20DD">
        <w:trPr>
          <w:trHeight w:val="561"/>
        </w:trPr>
        <w:tc>
          <w:tcPr>
            <w:tcW w:w="2900" w:type="dxa"/>
            <w:vAlign w:val="center"/>
          </w:tcPr>
          <w:p w:rsidR="00120CBC" w:rsidRPr="006E77D5" w:rsidRDefault="00120CBC" w:rsidP="003E20DD">
            <w:pPr>
              <w:rPr>
                <w:rFonts w:hAnsi="ＭＳ 明朝"/>
                <w:color w:val="000000"/>
                <w:sz w:val="21"/>
                <w:szCs w:val="21"/>
              </w:rPr>
            </w:pPr>
            <w:r w:rsidRPr="006E77D5">
              <w:rPr>
                <w:rFonts w:hAnsi="ＭＳ 明朝" w:hint="eastAsia"/>
                <w:color w:val="000000"/>
                <w:sz w:val="21"/>
                <w:szCs w:val="21"/>
              </w:rPr>
              <w:t>負　債　計（Ｂ）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rPr>
          <w:trHeight w:val="497"/>
        </w:trPr>
        <w:tc>
          <w:tcPr>
            <w:tcW w:w="2900" w:type="dxa"/>
            <w:vAlign w:val="center"/>
          </w:tcPr>
          <w:p w:rsidR="00120CBC" w:rsidRPr="006E77D5" w:rsidRDefault="00120CBC">
            <w:pPr>
              <w:rPr>
                <w:rFonts w:hAnsi="ＭＳ 明朝"/>
                <w:color w:val="000000"/>
                <w:sz w:val="21"/>
                <w:szCs w:val="21"/>
              </w:rPr>
            </w:pPr>
            <w:r w:rsidRPr="006E77D5">
              <w:rPr>
                <w:rFonts w:hAnsi="ＭＳ 明朝" w:hint="eastAsia"/>
                <w:color w:val="000000"/>
                <w:sz w:val="21"/>
                <w:szCs w:val="21"/>
              </w:rPr>
              <w:t>（Ａ）－（Ｂ）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bl>
    <w:p w:rsidR="00F23955" w:rsidRDefault="00F23955" w:rsidP="00F23955">
      <w:pPr>
        <w:pStyle w:val="10"/>
        <w:ind w:left="99" w:hangingChars="47" w:hanging="99"/>
        <w:rPr>
          <w:rFonts w:ascii="ＭＳ 明朝" w:eastAsia="ＭＳ 明朝" w:hAnsi="ＭＳ 明朝"/>
          <w:color w:val="000000"/>
        </w:rPr>
      </w:pPr>
    </w:p>
    <w:p w:rsidR="00120CBC" w:rsidRPr="006E77D5" w:rsidRDefault="00120CBC" w:rsidP="00F23955">
      <w:pPr>
        <w:pStyle w:val="10"/>
        <w:ind w:left="99" w:hangingChars="47" w:hanging="99"/>
        <w:rPr>
          <w:rFonts w:ascii="ＭＳ 明朝" w:eastAsia="ＭＳ 明朝" w:hAnsi="ＭＳ 明朝"/>
          <w:color w:val="000000"/>
        </w:rPr>
      </w:pPr>
      <w:r w:rsidRPr="006E77D5">
        <w:rPr>
          <w:rFonts w:ascii="ＭＳ 明朝" w:eastAsia="ＭＳ 明朝" w:hAnsi="ＭＳ 明朝" w:hint="eastAsia"/>
          <w:color w:val="000000"/>
        </w:rPr>
        <w:t>（記載上の注意）</w:t>
      </w:r>
    </w:p>
    <w:p w:rsidR="00120CBC" w:rsidRPr="006E77D5" w:rsidRDefault="00120CBC">
      <w:pPr>
        <w:pStyle w:val="10"/>
        <w:ind w:leftChars="105" w:left="210" w:firstLineChars="0" w:firstLine="0"/>
        <w:rPr>
          <w:rFonts w:ascii="ＭＳ 明朝" w:eastAsia="ＭＳ 明朝" w:hAnsi="ＭＳ 明朝"/>
          <w:color w:val="000000"/>
        </w:rPr>
      </w:pPr>
      <w:r w:rsidRPr="006E77D5">
        <w:rPr>
          <w:rFonts w:ascii="ＭＳ 明朝" w:eastAsia="ＭＳ 明朝" w:hAnsi="ＭＳ 明朝" w:hint="eastAsia"/>
          <w:color w:val="000000"/>
        </w:rPr>
        <w:t>１　この調書は、</w:t>
      </w:r>
      <w:r w:rsidR="002720FD">
        <w:rPr>
          <w:rFonts w:ascii="ＭＳ 明朝" w:eastAsia="ＭＳ 明朝" w:hAnsi="ＭＳ 明朝" w:hint="eastAsia"/>
          <w:color w:val="000000"/>
        </w:rPr>
        <w:t>登録</w:t>
      </w:r>
      <w:r w:rsidRPr="006E77D5">
        <w:rPr>
          <w:rFonts w:ascii="ＭＳ 明朝" w:eastAsia="ＭＳ 明朝" w:hAnsi="ＭＳ 明朝" w:hint="eastAsia"/>
          <w:color w:val="000000"/>
        </w:rPr>
        <w:t>申請者が個人である場合に</w:t>
      </w:r>
      <w:r w:rsidR="0079129C">
        <w:rPr>
          <w:rFonts w:ascii="ＭＳ 明朝" w:eastAsia="ＭＳ 明朝" w:hAnsi="ＭＳ 明朝" w:hint="eastAsia"/>
          <w:color w:val="000000"/>
        </w:rPr>
        <w:t>限り</w:t>
      </w:r>
      <w:r w:rsidRPr="006E77D5">
        <w:rPr>
          <w:rFonts w:ascii="ＭＳ 明朝" w:eastAsia="ＭＳ 明朝" w:hAnsi="ＭＳ 明朝" w:hint="eastAsia"/>
          <w:color w:val="000000"/>
        </w:rPr>
        <w:t>、</w:t>
      </w:r>
      <w:r w:rsidR="00490932">
        <w:rPr>
          <w:rFonts w:ascii="ＭＳ 明朝" w:eastAsia="ＭＳ 明朝" w:hAnsi="ＭＳ 明朝" w:hint="eastAsia"/>
          <w:color w:val="000000"/>
        </w:rPr>
        <w:t>登録申請書に添付</w:t>
      </w:r>
      <w:r w:rsidRPr="006E77D5">
        <w:rPr>
          <w:rFonts w:ascii="ＭＳ 明朝" w:eastAsia="ＭＳ 明朝" w:hAnsi="ＭＳ 明朝" w:hint="eastAsia"/>
          <w:color w:val="000000"/>
        </w:rPr>
        <w:t>すること。</w:t>
      </w:r>
    </w:p>
    <w:p w:rsidR="00120CBC" w:rsidRPr="006E77D5" w:rsidRDefault="00120CBC" w:rsidP="002B4D31">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２　</w:t>
      </w:r>
      <w:r w:rsidR="0027664C">
        <w:rPr>
          <w:rFonts w:ascii="ＭＳ 明朝" w:eastAsia="ＭＳ 明朝" w:hAnsi="ＭＳ 明朝" w:hint="eastAsia"/>
          <w:color w:val="000000"/>
        </w:rPr>
        <w:t>価額</w:t>
      </w:r>
      <w:r w:rsidR="0079129C">
        <w:rPr>
          <w:rFonts w:ascii="ＭＳ 明朝" w:eastAsia="ＭＳ 明朝" w:hAnsi="ＭＳ 明朝" w:hint="eastAsia"/>
          <w:color w:val="000000"/>
        </w:rPr>
        <w:t>について</w:t>
      </w:r>
      <w:r w:rsidRPr="006E77D5">
        <w:rPr>
          <w:rFonts w:ascii="ＭＳ 明朝" w:eastAsia="ＭＳ 明朝" w:hAnsi="ＭＳ 明朝" w:hint="eastAsia"/>
          <w:color w:val="000000"/>
        </w:rPr>
        <w:t>は、千円</w:t>
      </w:r>
      <w:r w:rsidR="0079129C">
        <w:rPr>
          <w:rFonts w:ascii="ＭＳ 明朝" w:eastAsia="ＭＳ 明朝" w:hAnsi="ＭＳ 明朝" w:hint="eastAsia"/>
          <w:color w:val="000000"/>
        </w:rPr>
        <w:t>を単位として算出</w:t>
      </w:r>
      <w:r w:rsidRPr="006E77D5">
        <w:rPr>
          <w:rFonts w:ascii="ＭＳ 明朝" w:eastAsia="ＭＳ 明朝" w:hAnsi="ＭＳ 明朝" w:hint="eastAsia"/>
          <w:color w:val="000000"/>
        </w:rPr>
        <w:t>すること。</w:t>
      </w:r>
      <w:r w:rsidR="00511E87">
        <w:rPr>
          <w:rFonts w:ascii="ＭＳ 明朝" w:eastAsia="ＭＳ 明朝" w:hAnsi="ＭＳ 明朝" w:hint="eastAsia"/>
          <w:color w:val="000000"/>
        </w:rPr>
        <w:t>千円</w:t>
      </w:r>
      <w:r w:rsidRPr="006E77D5">
        <w:rPr>
          <w:rFonts w:ascii="ＭＳ 明朝" w:eastAsia="ＭＳ 明朝" w:hAnsi="ＭＳ 明朝" w:hint="eastAsia"/>
          <w:color w:val="000000"/>
        </w:rPr>
        <w:t>未満</w:t>
      </w:r>
      <w:r w:rsidR="0079129C">
        <w:rPr>
          <w:rFonts w:ascii="ＭＳ 明朝" w:eastAsia="ＭＳ 明朝" w:hAnsi="ＭＳ 明朝" w:hint="eastAsia"/>
          <w:color w:val="000000"/>
        </w:rPr>
        <w:t>の端数があるときは、これを</w:t>
      </w:r>
      <w:r w:rsidRPr="006E77D5">
        <w:rPr>
          <w:rFonts w:ascii="ＭＳ 明朝" w:eastAsia="ＭＳ 明朝" w:hAnsi="ＭＳ 明朝" w:hint="eastAsia"/>
          <w:color w:val="000000"/>
        </w:rPr>
        <w:t>切り捨てること。</w:t>
      </w:r>
    </w:p>
    <w:p w:rsidR="00134114" w:rsidRDefault="00120CBC" w:rsidP="007F34D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３　</w:t>
      </w:r>
      <w:r w:rsidR="006370F7" w:rsidRPr="006370F7">
        <w:rPr>
          <w:rFonts w:ascii="ＭＳ 明朝" w:eastAsia="ＭＳ 明朝" w:hAnsi="ＭＳ 明朝" w:hint="eastAsia"/>
          <w:color w:val="000000"/>
        </w:rPr>
        <w:t>（Ａ）</w:t>
      </w:r>
      <w:r w:rsidR="006370F7">
        <w:rPr>
          <w:rFonts w:ascii="ＭＳ 明朝" w:eastAsia="ＭＳ 明朝" w:hAnsi="ＭＳ 明朝" w:hint="eastAsia"/>
          <w:color w:val="000000"/>
        </w:rPr>
        <w:t>及び</w:t>
      </w:r>
      <w:r w:rsidR="006370F7" w:rsidRPr="006370F7">
        <w:rPr>
          <w:rFonts w:ascii="ＭＳ 明朝" w:eastAsia="ＭＳ 明朝" w:hAnsi="ＭＳ 明朝" w:hint="eastAsia"/>
          <w:color w:val="000000"/>
        </w:rPr>
        <w:t>（Ｂ）</w:t>
      </w:r>
      <w:r w:rsidR="00FE383B">
        <w:rPr>
          <w:rFonts w:ascii="ＭＳ 明朝" w:eastAsia="ＭＳ 明朝" w:hAnsi="ＭＳ 明朝" w:hint="eastAsia"/>
          <w:color w:val="000000"/>
        </w:rPr>
        <w:t>の価額の算出</w:t>
      </w:r>
      <w:r w:rsidR="0079129C">
        <w:rPr>
          <w:rFonts w:ascii="ＭＳ 明朝" w:eastAsia="ＭＳ 明朝" w:hAnsi="ＭＳ 明朝" w:hint="eastAsia"/>
          <w:color w:val="000000"/>
        </w:rPr>
        <w:t>は</w:t>
      </w:r>
      <w:r w:rsidR="00FE383B">
        <w:rPr>
          <w:rFonts w:ascii="ＭＳ 明朝" w:eastAsia="ＭＳ 明朝" w:hAnsi="ＭＳ 明朝" w:hint="eastAsia"/>
          <w:color w:val="000000"/>
        </w:rPr>
        <w:t>、</w:t>
      </w:r>
      <w:r w:rsidR="0079129C">
        <w:rPr>
          <w:rFonts w:ascii="ＭＳ 明朝" w:eastAsia="ＭＳ 明朝" w:hAnsi="ＭＳ 明朝" w:hint="eastAsia"/>
          <w:color w:val="000000"/>
        </w:rPr>
        <w:t>次</w:t>
      </w:r>
      <w:r w:rsidR="00134114">
        <w:rPr>
          <w:rFonts w:ascii="ＭＳ 明朝" w:eastAsia="ＭＳ 明朝" w:hAnsi="ＭＳ 明朝" w:hint="eastAsia"/>
          <w:color w:val="000000"/>
        </w:rPr>
        <w:t>のとおり</w:t>
      </w:r>
      <w:r w:rsidR="0079129C">
        <w:rPr>
          <w:rFonts w:ascii="ＭＳ 明朝" w:eastAsia="ＭＳ 明朝" w:hAnsi="ＭＳ 明朝" w:hint="eastAsia"/>
          <w:color w:val="000000"/>
        </w:rPr>
        <w:t>行う</w:t>
      </w:r>
      <w:r w:rsidR="00EC44E4">
        <w:rPr>
          <w:rFonts w:ascii="ＭＳ 明朝" w:eastAsia="ＭＳ 明朝" w:hAnsi="ＭＳ 明朝" w:hint="eastAsia"/>
          <w:color w:val="000000"/>
        </w:rPr>
        <w:t>こと</w:t>
      </w:r>
      <w:r w:rsidR="00134114">
        <w:rPr>
          <w:rFonts w:ascii="ＭＳ 明朝" w:eastAsia="ＭＳ 明朝" w:hAnsi="ＭＳ 明朝" w:hint="eastAsia"/>
          <w:color w:val="000000"/>
        </w:rPr>
        <w:t>。</w:t>
      </w:r>
    </w:p>
    <w:p w:rsidR="00120CBC" w:rsidRPr="006E77D5" w:rsidRDefault="00B651AF" w:rsidP="000931EC">
      <w:pPr>
        <w:pStyle w:val="10"/>
        <w:ind w:leftChars="211" w:left="672" w:hangingChars="119" w:hanging="250"/>
        <w:rPr>
          <w:rFonts w:ascii="ＭＳ 明朝" w:eastAsia="ＭＳ 明朝" w:hAnsi="ＭＳ 明朝"/>
          <w:color w:val="000000"/>
        </w:rPr>
      </w:pPr>
      <w:r>
        <w:rPr>
          <w:rFonts w:ascii="ＭＳ 明朝" w:eastAsia="ＭＳ 明朝" w:hAnsi="ＭＳ 明朝" w:cs="ＭＳ 明朝" w:hint="eastAsia"/>
        </w:rPr>
        <w:t>⑴</w:t>
      </w:r>
      <w:r w:rsidR="00511E87">
        <w:rPr>
          <w:rFonts w:ascii="ＭＳ 明朝" w:eastAsia="ＭＳ 明朝" w:hAnsi="ＭＳ 明朝" w:hint="eastAsia"/>
          <w:color w:val="000000"/>
        </w:rPr>
        <w:t xml:space="preserve">　</w:t>
      </w:r>
      <w:r w:rsidR="00FE383B">
        <w:rPr>
          <w:rFonts w:ascii="ＭＳ 明朝" w:eastAsia="ＭＳ 明朝" w:hAnsi="ＭＳ 明朝" w:hint="eastAsia"/>
          <w:color w:val="000000"/>
        </w:rPr>
        <w:t>基礎とする各</w:t>
      </w:r>
      <w:r w:rsidR="00120CBC" w:rsidRPr="006E77D5">
        <w:rPr>
          <w:rFonts w:ascii="ＭＳ 明朝" w:eastAsia="ＭＳ 明朝" w:hAnsi="ＭＳ 明朝" w:hint="eastAsia"/>
          <w:color w:val="000000"/>
        </w:rPr>
        <w:t>資産及び</w:t>
      </w:r>
      <w:r w:rsidR="00FE383B">
        <w:rPr>
          <w:rFonts w:ascii="ＭＳ 明朝" w:eastAsia="ＭＳ 明朝" w:hAnsi="ＭＳ 明朝" w:hint="eastAsia"/>
          <w:color w:val="000000"/>
        </w:rPr>
        <w:t>各</w:t>
      </w:r>
      <w:r w:rsidR="00120CBC" w:rsidRPr="006E77D5">
        <w:rPr>
          <w:rFonts w:ascii="ＭＳ 明朝" w:eastAsia="ＭＳ 明朝" w:hAnsi="ＭＳ 明朝" w:hint="eastAsia"/>
          <w:color w:val="000000"/>
        </w:rPr>
        <w:t>負債</w:t>
      </w:r>
      <w:r w:rsidR="006E77D5">
        <w:rPr>
          <w:rFonts w:ascii="ＭＳ 明朝" w:eastAsia="ＭＳ 明朝" w:hAnsi="ＭＳ 明朝" w:hint="eastAsia"/>
          <w:color w:val="000000"/>
        </w:rPr>
        <w:t>の価額については、原則として、取得価格（取得価格のないものにあつ</w:t>
      </w:r>
      <w:r w:rsidR="00120CBC" w:rsidRPr="006E77D5">
        <w:rPr>
          <w:rFonts w:ascii="ＭＳ 明朝" w:eastAsia="ＭＳ 明朝" w:hAnsi="ＭＳ 明朝" w:hint="eastAsia"/>
          <w:color w:val="000000"/>
        </w:rPr>
        <w:t>ては、取得時における適正な評価価格）に基づき算出した、申請</w:t>
      </w:r>
      <w:r w:rsidR="00560568">
        <w:rPr>
          <w:rFonts w:ascii="ＭＳ 明朝" w:eastAsia="ＭＳ 明朝" w:hAnsi="ＭＳ 明朝" w:hint="eastAsia"/>
          <w:color w:val="000000"/>
        </w:rPr>
        <w:t>の</w:t>
      </w:r>
      <w:r w:rsidR="00120CBC" w:rsidRPr="006E77D5">
        <w:rPr>
          <w:rFonts w:ascii="ＭＳ 明朝" w:eastAsia="ＭＳ 明朝" w:hAnsi="ＭＳ 明朝" w:hint="eastAsia"/>
          <w:color w:val="000000"/>
        </w:rPr>
        <w:t>日の前年の12月31日における残高</w:t>
      </w:r>
      <w:r w:rsidR="00FE383B">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0931EC">
      <w:pPr>
        <w:pStyle w:val="10"/>
        <w:ind w:leftChars="213" w:left="670" w:hangingChars="116" w:hanging="244"/>
        <w:rPr>
          <w:rFonts w:ascii="ＭＳ 明朝" w:eastAsia="ＭＳ 明朝" w:hAnsi="ＭＳ 明朝"/>
          <w:color w:val="000000"/>
        </w:rPr>
      </w:pPr>
      <w:r>
        <w:rPr>
          <w:rFonts w:ascii="ＭＳ 明朝" w:eastAsia="ＭＳ 明朝" w:hAnsi="ＭＳ 明朝" w:cs="ＭＳ 明朝" w:hint="eastAsia"/>
        </w:rPr>
        <w:t>⑵</w:t>
      </w:r>
      <w:r w:rsidR="00511E87">
        <w:rPr>
          <w:rFonts w:ascii="ＭＳ 明朝" w:eastAsia="ＭＳ 明朝" w:hAnsi="ＭＳ 明朝" w:hint="eastAsia"/>
          <w:color w:val="000000"/>
        </w:rPr>
        <w:t xml:space="preserve">　</w:t>
      </w:r>
      <w:r w:rsidR="006E77D5">
        <w:rPr>
          <w:rFonts w:ascii="ＭＳ 明朝" w:eastAsia="ＭＳ 明朝" w:hAnsi="ＭＳ 明朝" w:hint="eastAsia"/>
          <w:color w:val="000000"/>
        </w:rPr>
        <w:t>有価証券の価額については、当該有価証券に時価がある場合にあつ</w:t>
      </w:r>
      <w:r w:rsidR="00120CBC" w:rsidRPr="006E77D5">
        <w:rPr>
          <w:rFonts w:ascii="ＭＳ 明朝" w:eastAsia="ＭＳ 明朝" w:hAnsi="ＭＳ 明朝" w:hint="eastAsia"/>
          <w:color w:val="000000"/>
        </w:rPr>
        <w:t>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にかかわらず、この調書を作成する日（以下「算出日」という。）に公表されている最終価格に基づき算出した価額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0931EC">
      <w:pPr>
        <w:pStyle w:val="10"/>
        <w:ind w:leftChars="212" w:left="672" w:hangingChars="118" w:hanging="248"/>
        <w:rPr>
          <w:rFonts w:ascii="ＭＳ 明朝" w:eastAsia="ＭＳ 明朝" w:hAnsi="ＭＳ 明朝"/>
          <w:color w:val="000000"/>
        </w:rPr>
      </w:pPr>
      <w:r>
        <w:rPr>
          <w:rFonts w:ascii="ＭＳ 明朝" w:eastAsia="ＭＳ 明朝" w:hAnsi="ＭＳ 明朝" w:cs="ＭＳ 明朝" w:hint="eastAsia"/>
        </w:rPr>
        <w:t>⑶</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土地及び建物の価額については、上記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w:t>
      </w:r>
      <w:r w:rsidR="008631BB">
        <w:rPr>
          <w:rFonts w:ascii="ＭＳ 明朝" w:eastAsia="ＭＳ 明朝" w:hAnsi="ＭＳ 明朝" w:hint="eastAsia"/>
          <w:color w:val="000000"/>
        </w:rPr>
        <w:t>直近の固定資産税評価額</w:t>
      </w:r>
      <w:r w:rsidR="00276129">
        <w:rPr>
          <w:rFonts w:ascii="ＭＳ 明朝" w:eastAsia="ＭＳ 明朝" w:hAnsi="ＭＳ 明朝" w:hint="eastAsia"/>
          <w:color w:val="000000"/>
        </w:rPr>
        <w:t>等の</w:t>
      </w:r>
      <w:r w:rsidR="00FC1026">
        <w:rPr>
          <w:rFonts w:ascii="ＭＳ 明朝" w:eastAsia="ＭＳ 明朝" w:hAnsi="ＭＳ 明朝" w:hint="eastAsia"/>
          <w:color w:val="000000"/>
        </w:rPr>
        <w:t>、</w:t>
      </w:r>
      <w:r w:rsidR="00120CBC" w:rsidRPr="006E77D5">
        <w:rPr>
          <w:rFonts w:ascii="ＭＳ 明朝" w:eastAsia="ＭＳ 明朝" w:hAnsi="ＭＳ 明朝" w:hint="eastAsia"/>
          <w:color w:val="000000"/>
        </w:rPr>
        <w:t>算出日</w:t>
      </w:r>
      <w:r w:rsidR="00276129">
        <w:rPr>
          <w:rFonts w:ascii="ＭＳ 明朝" w:eastAsia="ＭＳ 明朝" w:hAnsi="ＭＳ 明朝" w:hint="eastAsia"/>
          <w:color w:val="000000"/>
        </w:rPr>
        <w:t>における</w:t>
      </w:r>
      <w:r w:rsidR="00120CBC" w:rsidRPr="006E77D5">
        <w:rPr>
          <w:rFonts w:ascii="ＭＳ 明朝" w:eastAsia="ＭＳ 明朝" w:hAnsi="ＭＳ 明朝" w:hint="eastAsia"/>
          <w:color w:val="000000"/>
        </w:rPr>
        <w:t>適正な評価価格に基づき算出した価額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120CBC" w:rsidP="000D727B">
      <w:pPr>
        <w:pStyle w:val="10"/>
        <w:ind w:leftChars="333" w:left="666" w:firstLineChars="100" w:firstLine="210"/>
        <w:rPr>
          <w:rFonts w:ascii="ＭＳ 明朝" w:eastAsia="ＭＳ 明朝" w:hAnsi="ＭＳ 明朝"/>
          <w:color w:val="000000"/>
        </w:rPr>
      </w:pPr>
      <w:r w:rsidRPr="006E77D5">
        <w:rPr>
          <w:rFonts w:ascii="ＭＳ 明朝" w:eastAsia="ＭＳ 明朝" w:hAnsi="ＭＳ 明朝" w:hint="eastAsia"/>
          <w:color w:val="000000"/>
        </w:rPr>
        <w:t>なお、借入金により</w:t>
      </w:r>
      <w:r w:rsidR="006E77D5">
        <w:rPr>
          <w:rFonts w:ascii="ＭＳ 明朝" w:eastAsia="ＭＳ 明朝" w:hAnsi="ＭＳ 明朝" w:hint="eastAsia"/>
          <w:color w:val="000000"/>
        </w:rPr>
        <w:t>取得した居住用（事業所を兼ねる場合を含む</w:t>
      </w:r>
      <w:r w:rsidR="00FC1026">
        <w:rPr>
          <w:rFonts w:ascii="ＭＳ 明朝" w:eastAsia="ＭＳ 明朝" w:hAnsi="ＭＳ 明朝" w:hint="eastAsia"/>
          <w:color w:val="000000"/>
        </w:rPr>
        <w:t>。以下同じ</w:t>
      </w:r>
      <w:r w:rsidR="006E77D5">
        <w:rPr>
          <w:rFonts w:ascii="ＭＳ 明朝" w:eastAsia="ＭＳ 明朝" w:hAnsi="ＭＳ 明朝" w:hint="eastAsia"/>
          <w:color w:val="000000"/>
        </w:rPr>
        <w:t>。）の土地又は建物に</w:t>
      </w:r>
      <w:r w:rsidR="00276129">
        <w:rPr>
          <w:rFonts w:ascii="ＭＳ 明朝" w:eastAsia="ＭＳ 明朝" w:hAnsi="ＭＳ 明朝" w:hint="eastAsia"/>
          <w:color w:val="000000"/>
        </w:rPr>
        <w:t>ついて</w:t>
      </w:r>
      <w:r w:rsidRPr="006E77D5">
        <w:rPr>
          <w:rFonts w:ascii="ＭＳ 明朝" w:eastAsia="ＭＳ 明朝" w:hAnsi="ＭＳ 明朝" w:hint="eastAsia"/>
          <w:color w:val="000000"/>
        </w:rPr>
        <w:t>は、次</w:t>
      </w:r>
      <w:r w:rsidR="0079129C">
        <w:rPr>
          <w:rFonts w:ascii="ＭＳ 明朝" w:eastAsia="ＭＳ 明朝" w:hAnsi="ＭＳ 明朝" w:hint="eastAsia"/>
          <w:color w:val="000000"/>
        </w:rPr>
        <w:t>のとおり</w:t>
      </w:r>
      <w:r w:rsidRPr="006E77D5">
        <w:rPr>
          <w:rFonts w:ascii="ＭＳ 明朝" w:eastAsia="ＭＳ 明朝" w:hAnsi="ＭＳ 明朝" w:hint="eastAsia"/>
          <w:color w:val="000000"/>
        </w:rPr>
        <w:t>計算した額を土地、建物及び借入金の価額とする</w:t>
      </w:r>
      <w:r w:rsidR="00276129">
        <w:rPr>
          <w:rFonts w:ascii="ＭＳ 明朝" w:eastAsia="ＭＳ 明朝" w:hAnsi="ＭＳ 明朝" w:hint="eastAsia"/>
          <w:color w:val="000000"/>
        </w:rPr>
        <w:t>ことを原則とする</w:t>
      </w:r>
      <w:r w:rsidR="00EA6FA7" w:rsidRPr="00EA6FA7">
        <w:rPr>
          <w:rFonts w:ascii="ＭＳ 明朝" w:eastAsia="ＭＳ 明朝" w:hAnsi="ＭＳ 明朝" w:hint="eastAsia"/>
          <w:color w:val="000000"/>
        </w:rPr>
        <w:t>が、</w:t>
      </w:r>
      <w:r w:rsidR="00AF4E16">
        <w:rPr>
          <w:rFonts w:ascii="ＭＳ 明朝" w:eastAsia="ＭＳ 明朝" w:hAnsi="ＭＳ 明朝" w:hint="eastAsia"/>
          <w:color w:val="000000"/>
        </w:rPr>
        <w:t>算出日の</w:t>
      </w:r>
      <w:r w:rsidR="00EA6FA7" w:rsidRPr="00EA6FA7">
        <w:rPr>
          <w:rFonts w:ascii="ＭＳ 明朝" w:eastAsia="ＭＳ 明朝" w:hAnsi="ＭＳ 明朝" w:hint="eastAsia"/>
          <w:color w:val="000000"/>
        </w:rPr>
        <w:t>借入金</w:t>
      </w:r>
      <w:r w:rsidR="0030688C">
        <w:rPr>
          <w:rFonts w:ascii="ＭＳ 明朝" w:eastAsia="ＭＳ 明朝" w:hAnsi="ＭＳ 明朝" w:hint="eastAsia"/>
          <w:color w:val="000000"/>
        </w:rPr>
        <w:t>の価額</w:t>
      </w:r>
      <w:r w:rsidR="00EA6FA7" w:rsidRPr="00EA6FA7">
        <w:rPr>
          <w:rFonts w:ascii="ＭＳ 明朝" w:eastAsia="ＭＳ 明朝" w:hAnsi="ＭＳ 明朝" w:hint="eastAsia"/>
          <w:color w:val="000000"/>
        </w:rPr>
        <w:t>が</w:t>
      </w:r>
      <w:r w:rsidR="003E75BD" w:rsidRPr="003E75BD">
        <w:rPr>
          <w:rFonts w:ascii="ＭＳ 明朝" w:eastAsia="ＭＳ 明朝" w:hAnsi="ＭＳ 明朝" w:hint="eastAsia"/>
          <w:color w:val="000000"/>
        </w:rPr>
        <w:t>土地</w:t>
      </w:r>
      <w:r w:rsidR="003E75BD">
        <w:rPr>
          <w:rFonts w:ascii="ＭＳ 明朝" w:eastAsia="ＭＳ 明朝" w:hAnsi="ＭＳ 明朝" w:hint="eastAsia"/>
          <w:color w:val="000000"/>
        </w:rPr>
        <w:t>及び</w:t>
      </w:r>
      <w:r w:rsidR="003E75BD" w:rsidRPr="003E75BD">
        <w:rPr>
          <w:rFonts w:ascii="ＭＳ 明朝" w:eastAsia="ＭＳ 明朝" w:hAnsi="ＭＳ 明朝" w:hint="eastAsia"/>
          <w:color w:val="000000"/>
        </w:rPr>
        <w:t>建物</w:t>
      </w:r>
      <w:r w:rsidR="003E75BD">
        <w:rPr>
          <w:rFonts w:ascii="ＭＳ 明朝" w:eastAsia="ＭＳ 明朝" w:hAnsi="ＭＳ 明朝" w:hint="eastAsia"/>
          <w:color w:val="000000"/>
        </w:rPr>
        <w:t>の</w:t>
      </w:r>
      <w:r w:rsidR="003976A0">
        <w:rPr>
          <w:rFonts w:ascii="ＭＳ 明朝" w:eastAsia="ＭＳ 明朝" w:hAnsi="ＭＳ 明朝" w:hint="eastAsia"/>
          <w:color w:val="000000"/>
        </w:rPr>
        <w:t>直近の</w:t>
      </w:r>
      <w:r w:rsidR="00EA6FA7" w:rsidRPr="00EA6FA7">
        <w:rPr>
          <w:rFonts w:ascii="ＭＳ 明朝" w:eastAsia="ＭＳ 明朝" w:hAnsi="ＭＳ 明朝" w:hint="eastAsia"/>
          <w:color w:val="000000"/>
        </w:rPr>
        <w:t>固定資産税評価額</w:t>
      </w:r>
      <w:r w:rsidR="003976A0">
        <w:rPr>
          <w:rFonts w:ascii="ＭＳ 明朝" w:eastAsia="ＭＳ 明朝" w:hAnsi="ＭＳ 明朝" w:hint="eastAsia"/>
          <w:color w:val="000000"/>
        </w:rPr>
        <w:t>等</w:t>
      </w:r>
      <w:r w:rsidR="0005660D">
        <w:rPr>
          <w:rFonts w:ascii="ＭＳ 明朝" w:eastAsia="ＭＳ 明朝" w:hAnsi="ＭＳ 明朝" w:hint="eastAsia"/>
          <w:color w:val="000000"/>
        </w:rPr>
        <w:t>の合計額</w:t>
      </w:r>
      <w:r w:rsidR="0030688C">
        <w:rPr>
          <w:rFonts w:ascii="ＭＳ 明朝" w:eastAsia="ＭＳ 明朝" w:hAnsi="ＭＳ 明朝" w:hint="eastAsia"/>
          <w:color w:val="000000"/>
        </w:rPr>
        <w:t>以下</w:t>
      </w:r>
      <w:r w:rsidR="002E1AD5">
        <w:rPr>
          <w:rFonts w:ascii="ＭＳ 明朝" w:eastAsia="ＭＳ 明朝" w:hAnsi="ＭＳ 明朝" w:hint="eastAsia"/>
          <w:color w:val="000000"/>
        </w:rPr>
        <w:t>である</w:t>
      </w:r>
      <w:r w:rsidR="00E36A5A">
        <w:rPr>
          <w:rFonts w:ascii="ＭＳ 明朝" w:eastAsia="ＭＳ 明朝" w:hAnsi="ＭＳ 明朝" w:hint="eastAsia"/>
          <w:color w:val="000000"/>
        </w:rPr>
        <w:t>場合に</w:t>
      </w:r>
      <w:r w:rsidR="00276129">
        <w:rPr>
          <w:rFonts w:ascii="ＭＳ 明朝" w:eastAsia="ＭＳ 明朝" w:hAnsi="ＭＳ 明朝" w:hint="eastAsia"/>
          <w:color w:val="000000"/>
        </w:rPr>
        <w:t>あつて</w:t>
      </w:r>
      <w:r w:rsidR="00E36A5A">
        <w:rPr>
          <w:rFonts w:ascii="ＭＳ 明朝" w:eastAsia="ＭＳ 明朝" w:hAnsi="ＭＳ 明朝" w:hint="eastAsia"/>
          <w:color w:val="000000"/>
        </w:rPr>
        <w:t>は、</w:t>
      </w:r>
      <w:r w:rsidR="002E1AD5" w:rsidRPr="002E1AD5">
        <w:rPr>
          <w:rFonts w:ascii="ＭＳ 明朝" w:eastAsia="ＭＳ 明朝" w:hAnsi="ＭＳ 明朝" w:hint="eastAsia"/>
          <w:color w:val="000000"/>
        </w:rPr>
        <w:t>土地、建物及び借入金の価額を</w:t>
      </w:r>
      <w:r w:rsidR="00276129">
        <w:rPr>
          <w:rFonts w:ascii="ＭＳ 明朝" w:eastAsia="ＭＳ 明朝" w:hAnsi="ＭＳ 明朝" w:hint="eastAsia"/>
          <w:color w:val="000000"/>
        </w:rPr>
        <w:t>全て零</w:t>
      </w:r>
      <w:r w:rsidR="002E1AD5">
        <w:rPr>
          <w:rFonts w:ascii="ＭＳ 明朝" w:eastAsia="ＭＳ 明朝" w:hAnsi="ＭＳ 明朝" w:hint="eastAsia"/>
          <w:color w:val="000000"/>
        </w:rPr>
        <w:t>と</w:t>
      </w:r>
      <w:r w:rsidR="0005660D">
        <w:rPr>
          <w:rFonts w:ascii="ＭＳ 明朝" w:eastAsia="ＭＳ 明朝" w:hAnsi="ＭＳ 明朝" w:hint="eastAsia"/>
          <w:color w:val="000000"/>
        </w:rPr>
        <w:t>みな</w:t>
      </w:r>
      <w:r w:rsidR="00276129">
        <w:rPr>
          <w:rFonts w:ascii="ＭＳ 明朝" w:eastAsia="ＭＳ 明朝" w:hAnsi="ＭＳ 明朝" w:hint="eastAsia"/>
          <w:color w:val="000000"/>
        </w:rPr>
        <w:t>して</w:t>
      </w:r>
      <w:r w:rsidR="003976A0">
        <w:rPr>
          <w:rFonts w:ascii="ＭＳ 明朝" w:eastAsia="ＭＳ 明朝" w:hAnsi="ＭＳ 明朝" w:hint="eastAsia"/>
          <w:color w:val="000000"/>
        </w:rPr>
        <w:t>も</w:t>
      </w:r>
      <w:r w:rsidR="00862051">
        <w:rPr>
          <w:rFonts w:ascii="ＭＳ 明朝" w:eastAsia="ＭＳ 明朝" w:hAnsi="ＭＳ 明朝" w:hint="eastAsia"/>
          <w:color w:val="000000"/>
        </w:rPr>
        <w:t>差し</w:t>
      </w:r>
      <w:r w:rsidR="00261FBE">
        <w:rPr>
          <w:rFonts w:ascii="ＭＳ 明朝" w:eastAsia="ＭＳ 明朝" w:hAnsi="ＭＳ 明朝" w:hint="eastAsia"/>
          <w:color w:val="000000"/>
        </w:rPr>
        <w:t>支</w:t>
      </w:r>
      <w:r w:rsidR="00862051">
        <w:rPr>
          <w:rFonts w:ascii="ＭＳ 明朝" w:eastAsia="ＭＳ 明朝" w:hAnsi="ＭＳ 明朝" w:hint="eastAsia"/>
          <w:color w:val="000000"/>
        </w:rPr>
        <w:t>えない</w:t>
      </w:r>
      <w:r w:rsidRPr="006E77D5">
        <w:rPr>
          <w:rFonts w:ascii="ＭＳ 明朝" w:eastAsia="ＭＳ 明朝" w:hAnsi="ＭＳ 明朝" w:hint="eastAsia"/>
          <w:color w:val="000000"/>
        </w:rPr>
        <w:t>。</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0CBC">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hint="eastAsia"/>
          <w:color w:val="000000"/>
        </w:rPr>
        <w:t>「土地」又は「建物」の価額＝</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3C145A">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B0621E" w:rsidRPr="000924BA" w:rsidRDefault="00B0621E" w:rsidP="00B0621E">
                            <w:pPr>
                              <w:rPr>
                                <w:sz w:val="18"/>
                                <w:szCs w:val="18"/>
                              </w:rPr>
                            </w:pPr>
                            <w:r w:rsidRPr="000924BA">
                              <w:rPr>
                                <w:rFonts w:hint="eastAsia"/>
                                <w:sz w:val="18"/>
                                <w:szCs w:val="18"/>
                              </w:rPr>
                              <w:t>取得時の自己資金</w:t>
                            </w:r>
                            <w:r>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left:0;text-align:left;margin-left:162pt;margin-top:2.25pt;width:158.4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" strokecolor="white">
                <v:textbox inset="5.85pt,.7pt,5.85pt,.7pt">
                  <w:txbxContent>
                    <w:p w:rsidR="00B0621E" w:rsidRPr="000924BA" w:rsidRDefault="00B0621E" w:rsidP="00B0621E">
                      <w:pPr>
                        <w:rPr>
                          <w:sz w:val="18"/>
                          <w:szCs w:val="18"/>
                        </w:rPr>
                      </w:pPr>
                      <w:r w:rsidRPr="000924BA">
                        <w:rPr>
                          <w:rFonts w:hint="eastAsia"/>
                          <w:sz w:val="18"/>
                          <w:szCs w:val="18"/>
                        </w:rPr>
                        <w:t>取得時の自己資金</w:t>
                      </w:r>
                      <w:r>
                        <w:rPr>
                          <w:rFonts w:hint="eastAsia"/>
                          <w:sz w:val="18"/>
                          <w:szCs w:val="18"/>
                        </w:rPr>
                        <w:t>＋返済済み元金額</w:t>
                      </w:r>
                    </w:p>
                  </w:txbxContent>
                </v:textbox>
              </v:rect>
            </w:pict>
          </mc:Fallback>
        </mc:AlternateContent>
      </w:r>
      <w:r w:rsidRPr="006E77D5">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3C145A">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2125980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F2E41"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4pt,8.25pt" to="320.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"/>
            </w:pict>
          </mc:Fallback>
        </mc:AlternateContent>
      </w:r>
      <w:r>
        <w:rPr>
          <w:rFonts w:ascii="ＭＳ 明朝" w:eastAsia="ＭＳ 明朝" w:hAnsi="ＭＳ 明朝"/>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B0621E" w:rsidRPr="000924BA" w:rsidRDefault="00B0621E" w:rsidP="00B0621E">
                            <w:pPr>
                              <w:rPr>
                                <w:sz w:val="18"/>
                                <w:szCs w:val="18"/>
                              </w:rPr>
                            </w:pPr>
                            <w:r w:rsidRPr="000924BA">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7" style="position:absolute;left:0;text-align:left;margin-left:162pt;margin-top:8.25pt;width:162pt;height:2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" strokecolor="white">
                <v:textbox inset="5.85pt,.7pt,5.85pt,.7pt">
                  <w:txbxContent>
                    <w:p w:rsidR="00B0621E" w:rsidRPr="000924BA" w:rsidRDefault="00B0621E" w:rsidP="00B0621E">
                      <w:pPr>
                        <w:rPr>
                          <w:sz w:val="18"/>
                          <w:szCs w:val="18"/>
                        </w:rPr>
                      </w:pPr>
                      <w:r w:rsidRPr="000924BA">
                        <w:rPr>
                          <w:rFonts w:hint="eastAsia"/>
                          <w:sz w:val="18"/>
                          <w:szCs w:val="18"/>
                        </w:rPr>
                        <w:t>取得時の借入金</w:t>
                      </w:r>
                      <w:r>
                        <w:rPr>
                          <w:rFonts w:hint="eastAsia"/>
                          <w:sz w:val="18"/>
                          <w:szCs w:val="18"/>
                        </w:rPr>
                        <w:t>＋取得時の自己資金</w:t>
                      </w:r>
                    </w:p>
                  </w:txbxContent>
                </v:textbox>
              </v:rect>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DD132"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6E77D5">
        <w:rPr>
          <w:rFonts w:ascii="ＭＳ 明朝" w:eastAsia="ＭＳ 明朝" w:hAnsi="ＭＳ 明朝" w:hint="eastAsia"/>
          <w:color w:val="000000"/>
        </w:rPr>
        <w:t xml:space="preserve">　　　　　　　　　　　　　　×　　　　　　　　　　　　　　　　×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3C145A">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0CBC">
      <w:pPr>
        <w:pStyle w:val="10"/>
        <w:ind w:left="210" w:hanging="210"/>
        <w:rPr>
          <w:rFonts w:ascii="ＭＳ 明朝" w:eastAsia="ＭＳ 明朝" w:hAnsi="ＭＳ 明朝"/>
          <w:color w:val="000000"/>
        </w:rPr>
      </w:pPr>
    </w:p>
    <w:p w:rsidR="00120CBC" w:rsidRPr="006E77D5" w:rsidRDefault="003C145A">
      <w:pPr>
        <w:pStyle w:val="10"/>
        <w:ind w:leftChars="105" w:left="210" w:firstLineChars="200" w:firstLine="42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729C8"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E77D5">
        <w:rPr>
          <w:rFonts w:ascii="ＭＳ 明朝" w:eastAsia="ＭＳ 明朝" w:hAnsi="ＭＳ 明朝" w:hint="eastAsia"/>
          <w:color w:val="000000"/>
        </w:rPr>
        <w:t>＋　　　　　　　　　　　　×</w:t>
      </w:r>
    </w:p>
    <w:p w:rsidR="00120CBC" w:rsidRPr="006E77D5" w:rsidRDefault="00120CBC">
      <w:pPr>
        <w:pStyle w:val="10"/>
        <w:ind w:left="210" w:hanging="210"/>
        <w:rPr>
          <w:rFonts w:ascii="ＭＳ 明朝" w:eastAsia="ＭＳ 明朝" w:hAnsi="ＭＳ 明朝"/>
          <w:color w:val="000000"/>
        </w:rPr>
      </w:pPr>
    </w:p>
    <w:p w:rsidR="0056494E" w:rsidRDefault="0056494E">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3C145A">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-635</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E77D5" w:rsidRDefault="003C145A">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75565</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C1AA3"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95pt" to="37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"/>
            </w:pict>
          </mc:Fallback>
        </mc:AlternateContent>
      </w:r>
      <w:r w:rsidR="00120CBC" w:rsidRPr="006E77D5">
        <w:rPr>
          <w:rFonts w:ascii="ＭＳ 明朝" w:eastAsia="ＭＳ 明朝" w:hAnsi="ＭＳ 明朝" w:hint="eastAsia"/>
          <w:color w:val="000000"/>
        </w:rPr>
        <w:t>「借入金」の価額　＝　算出日の借入金の価額　×</w:t>
      </w:r>
    </w:p>
    <w:p w:rsidR="00120CBC" w:rsidRPr="006E77D5" w:rsidRDefault="00120CBC">
      <w:pPr>
        <w:pStyle w:val="10"/>
        <w:ind w:left="210" w:hanging="210"/>
        <w:rPr>
          <w:rFonts w:ascii="ＭＳ 明朝" w:eastAsia="ＭＳ 明朝" w:hAnsi="ＭＳ 明朝"/>
          <w:color w:val="000000"/>
        </w:rPr>
      </w:pPr>
    </w:p>
    <w:p w:rsidR="00120CBC" w:rsidRPr="006E77D5" w:rsidRDefault="00B651AF" w:rsidP="003E20DD">
      <w:pPr>
        <w:pStyle w:val="10"/>
        <w:ind w:leftChars="105" w:left="210" w:firstLineChars="102" w:firstLine="214"/>
        <w:rPr>
          <w:rFonts w:ascii="ＭＳ 明朝" w:eastAsia="ＭＳ 明朝" w:hAnsi="ＭＳ 明朝"/>
          <w:color w:val="000000"/>
        </w:rPr>
      </w:pPr>
      <w:r>
        <w:rPr>
          <w:rFonts w:ascii="ＭＳ 明朝" w:eastAsia="ＭＳ 明朝" w:hAnsi="ＭＳ 明朝" w:cs="ＭＳ 明朝" w:hint="eastAsia"/>
        </w:rPr>
        <w:t>⑷</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貸倒引当金の価額については、所得税法に基づく計上限度額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Default="00B651AF" w:rsidP="00B651AF">
      <w:pPr>
        <w:pStyle w:val="a6"/>
        <w:ind w:leftChars="213" w:left="626" w:hangingChars="100" w:hanging="200"/>
        <w:rPr>
          <w:rFonts w:hAnsi="ＭＳ 明朝"/>
          <w:color w:val="000000"/>
          <w:sz w:val="21"/>
          <w:szCs w:val="21"/>
        </w:rPr>
      </w:pPr>
      <w:r>
        <w:rPr>
          <w:rFonts w:hAnsi="ＭＳ 明朝" w:cs="ＭＳ 明朝" w:hint="eastAsia"/>
          <w:sz w:val="20"/>
        </w:rPr>
        <w:t>⑸</w:t>
      </w:r>
      <w:r w:rsidR="00511E87">
        <w:rPr>
          <w:rFonts w:hAnsi="ＭＳ 明朝" w:hint="eastAsia"/>
          <w:color w:val="000000"/>
          <w:sz w:val="21"/>
          <w:szCs w:val="21"/>
        </w:rPr>
        <w:t xml:space="preserve">　</w:t>
      </w:r>
      <w:r w:rsidR="00DB6AF3">
        <w:rPr>
          <w:rFonts w:hAnsi="ＭＳ 明朝" w:hint="eastAsia"/>
          <w:color w:val="000000"/>
          <w:sz w:val="21"/>
          <w:szCs w:val="21"/>
        </w:rPr>
        <w:t>営業権、地上権その他の無形固定資産</w:t>
      </w:r>
      <w:r w:rsidR="007F34DC">
        <w:rPr>
          <w:rFonts w:hAnsi="ＭＳ 明朝" w:hint="eastAsia"/>
          <w:color w:val="000000"/>
          <w:sz w:val="21"/>
          <w:szCs w:val="21"/>
        </w:rPr>
        <w:t>についても</w:t>
      </w:r>
      <w:r w:rsidR="0079129C">
        <w:rPr>
          <w:rFonts w:hAnsi="ＭＳ 明朝" w:hint="eastAsia"/>
          <w:color w:val="000000"/>
          <w:sz w:val="21"/>
          <w:szCs w:val="21"/>
        </w:rPr>
        <w:t>、</w:t>
      </w:r>
      <w:r w:rsidR="00A9289D" w:rsidRPr="00A9289D">
        <w:rPr>
          <w:rFonts w:hAnsi="ＭＳ 明朝" w:hint="eastAsia"/>
          <w:color w:val="000000"/>
          <w:sz w:val="21"/>
          <w:szCs w:val="21"/>
        </w:rPr>
        <w:t>（Ａ）の価額の算出</w:t>
      </w:r>
      <w:r w:rsidR="00A9289D">
        <w:rPr>
          <w:rFonts w:hAnsi="ＭＳ 明朝" w:hint="eastAsia"/>
          <w:color w:val="000000"/>
          <w:sz w:val="21"/>
          <w:szCs w:val="21"/>
        </w:rPr>
        <w:t>の基礎とする</w:t>
      </w:r>
      <w:r w:rsidR="00120CBC" w:rsidRPr="006E77D5">
        <w:rPr>
          <w:rFonts w:hAnsi="ＭＳ 明朝" w:hint="eastAsia"/>
          <w:color w:val="000000"/>
          <w:sz w:val="21"/>
          <w:szCs w:val="21"/>
        </w:rPr>
        <w:t>。</w:t>
      </w:r>
    </w:p>
    <w:p w:rsidR="00E6774A" w:rsidRPr="006E77D5" w:rsidRDefault="00E6774A" w:rsidP="003D12CD">
      <w:pPr>
        <w:pStyle w:val="a6"/>
        <w:ind w:leftChars="105" w:left="420" w:hangingChars="100" w:hanging="210"/>
        <w:rPr>
          <w:rFonts w:hAnsi="ＭＳ 明朝"/>
          <w:color w:val="000000"/>
          <w:sz w:val="21"/>
          <w:szCs w:val="21"/>
        </w:rPr>
      </w:pPr>
      <w:r w:rsidRPr="00E6774A">
        <w:rPr>
          <w:rFonts w:hAnsi="ＭＳ 明朝" w:hint="eastAsia"/>
          <w:color w:val="000000"/>
          <w:sz w:val="21"/>
          <w:szCs w:val="21"/>
        </w:rPr>
        <w:t xml:space="preserve">４　</w:t>
      </w:r>
      <w:r w:rsidR="009E0651" w:rsidRPr="009E0651">
        <w:rPr>
          <w:rFonts w:hAnsi="ＭＳ 明朝" w:hint="eastAsia"/>
          <w:color w:val="000000"/>
          <w:sz w:val="21"/>
          <w:szCs w:val="21"/>
        </w:rPr>
        <w:t>協同組合による金融事業に関する法律</w:t>
      </w:r>
      <w:r w:rsidR="00474C92" w:rsidRPr="00474C92">
        <w:rPr>
          <w:rFonts w:hAnsi="ＭＳ 明朝" w:hint="eastAsia"/>
          <w:color w:val="000000"/>
          <w:sz w:val="21"/>
          <w:szCs w:val="21"/>
        </w:rPr>
        <w:t>第６条の５</w:t>
      </w:r>
      <w:r w:rsidR="00474C92">
        <w:rPr>
          <w:rFonts w:hAnsi="ＭＳ 明朝" w:hint="eastAsia"/>
          <w:color w:val="000000"/>
          <w:sz w:val="21"/>
          <w:szCs w:val="21"/>
        </w:rPr>
        <w:t>の10</w:t>
      </w:r>
      <w:r w:rsidR="00474C92" w:rsidRPr="00474C92">
        <w:rPr>
          <w:rFonts w:hAnsi="ＭＳ 明朝" w:hint="eastAsia"/>
          <w:color w:val="000000"/>
          <w:sz w:val="21"/>
          <w:szCs w:val="21"/>
        </w:rPr>
        <w:t>第１項において準用する</w:t>
      </w:r>
      <w:r w:rsidR="009847C6" w:rsidRPr="009847C6">
        <w:rPr>
          <w:rFonts w:hAnsi="ＭＳ 明朝" w:hint="eastAsia"/>
          <w:color w:val="000000"/>
          <w:sz w:val="21"/>
          <w:szCs w:val="21"/>
        </w:rPr>
        <w:t>銀行法</w:t>
      </w:r>
      <w:r w:rsidR="009847C6" w:rsidRPr="009847C6">
        <w:rPr>
          <w:rFonts w:hAnsi="ＭＳ 明朝"/>
          <w:color w:val="000000"/>
          <w:sz w:val="21"/>
          <w:szCs w:val="21"/>
        </w:rPr>
        <w:t>第</w:t>
      </w:r>
      <w:r w:rsidR="009847C6" w:rsidRPr="009847C6">
        <w:rPr>
          <w:rFonts w:hAnsi="ＭＳ 明朝" w:hint="eastAsia"/>
          <w:color w:val="000000"/>
          <w:sz w:val="21"/>
          <w:szCs w:val="21"/>
        </w:rPr>
        <w:t>52条の61</w:t>
      </w:r>
      <w:r w:rsidR="009847C6" w:rsidRPr="009847C6">
        <w:rPr>
          <w:rFonts w:hAnsi="ＭＳ 明朝"/>
          <w:color w:val="000000"/>
          <w:sz w:val="21"/>
          <w:szCs w:val="21"/>
        </w:rPr>
        <w:t>の</w:t>
      </w:r>
      <w:r w:rsidR="009847C6" w:rsidRPr="009847C6">
        <w:rPr>
          <w:rFonts w:hAnsi="ＭＳ 明朝" w:hint="eastAsia"/>
          <w:color w:val="000000"/>
          <w:sz w:val="21"/>
          <w:szCs w:val="21"/>
        </w:rPr>
        <w:t>３第１項の登録申請書に旧氏及び名を併せて記載して提出した者については、</w:t>
      </w:r>
      <w:r w:rsidR="00474C92">
        <w:rPr>
          <w:rFonts w:hAnsi="ＭＳ 明朝" w:hint="eastAsia"/>
          <w:color w:val="000000"/>
          <w:sz w:val="21"/>
          <w:szCs w:val="21"/>
        </w:rPr>
        <w:t>当該登録申請書</w:t>
      </w:r>
      <w:r w:rsidR="009847C6" w:rsidRPr="009847C6">
        <w:rPr>
          <w:rFonts w:hAnsi="ＭＳ 明朝" w:hint="eastAsia"/>
          <w:color w:val="000000"/>
          <w:sz w:val="21"/>
          <w:szCs w:val="21"/>
        </w:rPr>
        <w:t>に記載した当該旧氏及び名を変更する旨を届け出るまでの間、「氏名」欄に当該旧氏及び名を括弧書で併せて記載し、又は当該旧氏及び名のみを記載することができる。</w:t>
      </w:r>
    </w:p>
    <w:sectPr w:rsidR="00E6774A" w:rsidRPr="006E77D5" w:rsidSect="00F23955">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1C2" w:rsidRDefault="00D611C2">
      <w:pPr>
        <w:spacing w:line="240" w:lineRule="auto"/>
      </w:pPr>
      <w:r>
        <w:separator/>
      </w:r>
    </w:p>
  </w:endnote>
  <w:endnote w:type="continuationSeparator" w:id="0">
    <w:p w:rsidR="00D611C2" w:rsidRDefault="00D611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A1" w:rsidRDefault="005B1DA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A1" w:rsidRDefault="005B1DA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A1" w:rsidRDefault="005B1D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1C2" w:rsidRDefault="00D611C2">
      <w:pPr>
        <w:spacing w:line="240" w:lineRule="auto"/>
      </w:pPr>
      <w:r>
        <w:separator/>
      </w:r>
    </w:p>
  </w:footnote>
  <w:footnote w:type="continuationSeparator" w:id="0">
    <w:p w:rsidR="00D611C2" w:rsidRDefault="00D611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A1" w:rsidRDefault="005B1DA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Default="00120CBC">
    <w:pPr>
      <w:tabs>
        <w:tab w:val="right" w:pos="9072"/>
      </w:tabs>
      <w:jc w:val="right"/>
    </w:pPr>
    <w:del w:id="1" w:author="作成者">
      <w:r w:rsidDel="005B1DA1">
        <w:rPr>
          <w:rFonts w:hint="eastAsia"/>
        </w:rPr>
        <w:delText xml:space="preserve">　　　　　　　　　　　　　　　　　　　　　</w:delText>
      </w:r>
    </w:del>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A1" w:rsidRDefault="005B1D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44791"/>
    <w:rsid w:val="0005660D"/>
    <w:rsid w:val="000924BA"/>
    <w:rsid w:val="000931EC"/>
    <w:rsid w:val="000D0893"/>
    <w:rsid w:val="000D727B"/>
    <w:rsid w:val="00120CBC"/>
    <w:rsid w:val="00134114"/>
    <w:rsid w:val="00137B56"/>
    <w:rsid w:val="00164AB0"/>
    <w:rsid w:val="001A3AF3"/>
    <w:rsid w:val="001C379C"/>
    <w:rsid w:val="001D1A88"/>
    <w:rsid w:val="001E2411"/>
    <w:rsid w:val="001F519E"/>
    <w:rsid w:val="0021114F"/>
    <w:rsid w:val="0022388C"/>
    <w:rsid w:val="00261FBE"/>
    <w:rsid w:val="002720FD"/>
    <w:rsid w:val="00272107"/>
    <w:rsid w:val="00274A4C"/>
    <w:rsid w:val="00276129"/>
    <w:rsid w:val="0027664C"/>
    <w:rsid w:val="002775BB"/>
    <w:rsid w:val="00296085"/>
    <w:rsid w:val="002B4D31"/>
    <w:rsid w:val="002D1CC3"/>
    <w:rsid w:val="002E128B"/>
    <w:rsid w:val="002E1AD5"/>
    <w:rsid w:val="0030688C"/>
    <w:rsid w:val="003261D0"/>
    <w:rsid w:val="003478E1"/>
    <w:rsid w:val="00350E42"/>
    <w:rsid w:val="00394B8C"/>
    <w:rsid w:val="003976A0"/>
    <w:rsid w:val="003C145A"/>
    <w:rsid w:val="003C7E33"/>
    <w:rsid w:val="003D12CD"/>
    <w:rsid w:val="003E20DD"/>
    <w:rsid w:val="003E6837"/>
    <w:rsid w:val="003E75BD"/>
    <w:rsid w:val="00444FD0"/>
    <w:rsid w:val="00474C92"/>
    <w:rsid w:val="00490932"/>
    <w:rsid w:val="00490FD3"/>
    <w:rsid w:val="004F2CCE"/>
    <w:rsid w:val="00511E87"/>
    <w:rsid w:val="00560568"/>
    <w:rsid w:val="0056494E"/>
    <w:rsid w:val="00581356"/>
    <w:rsid w:val="005A0878"/>
    <w:rsid w:val="005B1DA1"/>
    <w:rsid w:val="006370F7"/>
    <w:rsid w:val="00660713"/>
    <w:rsid w:val="006712C8"/>
    <w:rsid w:val="00673FC5"/>
    <w:rsid w:val="006C11F5"/>
    <w:rsid w:val="006E77D5"/>
    <w:rsid w:val="007221D1"/>
    <w:rsid w:val="0079129C"/>
    <w:rsid w:val="007F34DC"/>
    <w:rsid w:val="00830DF5"/>
    <w:rsid w:val="00862051"/>
    <w:rsid w:val="008631BB"/>
    <w:rsid w:val="008830E1"/>
    <w:rsid w:val="00896D20"/>
    <w:rsid w:val="008C3200"/>
    <w:rsid w:val="008D55D2"/>
    <w:rsid w:val="008D5F34"/>
    <w:rsid w:val="00921D85"/>
    <w:rsid w:val="00960090"/>
    <w:rsid w:val="009807AB"/>
    <w:rsid w:val="009847C6"/>
    <w:rsid w:val="00995785"/>
    <w:rsid w:val="009C1F7A"/>
    <w:rsid w:val="009C59B6"/>
    <w:rsid w:val="009E0651"/>
    <w:rsid w:val="00A07775"/>
    <w:rsid w:val="00A13A31"/>
    <w:rsid w:val="00A23A69"/>
    <w:rsid w:val="00A3151D"/>
    <w:rsid w:val="00A336E2"/>
    <w:rsid w:val="00A66F11"/>
    <w:rsid w:val="00A67E75"/>
    <w:rsid w:val="00A82E13"/>
    <w:rsid w:val="00A83BF0"/>
    <w:rsid w:val="00A9289D"/>
    <w:rsid w:val="00AC0328"/>
    <w:rsid w:val="00AE77F7"/>
    <w:rsid w:val="00AF4E16"/>
    <w:rsid w:val="00B0621E"/>
    <w:rsid w:val="00B21BA7"/>
    <w:rsid w:val="00B334B0"/>
    <w:rsid w:val="00B651AF"/>
    <w:rsid w:val="00B71E06"/>
    <w:rsid w:val="00B7467E"/>
    <w:rsid w:val="00B75F09"/>
    <w:rsid w:val="00BB5EC6"/>
    <w:rsid w:val="00C00488"/>
    <w:rsid w:val="00C038D0"/>
    <w:rsid w:val="00C06AB7"/>
    <w:rsid w:val="00C46107"/>
    <w:rsid w:val="00C6242E"/>
    <w:rsid w:val="00D00D41"/>
    <w:rsid w:val="00D30320"/>
    <w:rsid w:val="00D611C2"/>
    <w:rsid w:val="00D92C0C"/>
    <w:rsid w:val="00DB6AF3"/>
    <w:rsid w:val="00DD1112"/>
    <w:rsid w:val="00DE5165"/>
    <w:rsid w:val="00E06496"/>
    <w:rsid w:val="00E154B2"/>
    <w:rsid w:val="00E346C9"/>
    <w:rsid w:val="00E36A5A"/>
    <w:rsid w:val="00E63BB2"/>
    <w:rsid w:val="00E6774A"/>
    <w:rsid w:val="00EA6FA7"/>
    <w:rsid w:val="00EC44E4"/>
    <w:rsid w:val="00F2235C"/>
    <w:rsid w:val="00F23955"/>
    <w:rsid w:val="00F23B17"/>
    <w:rsid w:val="00F278ED"/>
    <w:rsid w:val="00F27D0C"/>
    <w:rsid w:val="00F60498"/>
    <w:rsid w:val="00F83DD3"/>
    <w:rsid w:val="00F90483"/>
    <w:rsid w:val="00FC1026"/>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 w:type="paragraph" w:styleId="ad">
    <w:name w:val="Revision"/>
    <w:hidden/>
    <w:uiPriority w:val="99"/>
    <w:semiHidden/>
    <w:rsid w:val="007221D1"/>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307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2023-09-29T06:47:00Z</dcterms:created>
  <dcterms:modified xsi:type="dcterms:W3CDTF">2023-09-29T06:48:00Z</dcterms:modified>
</cp:coreProperties>
</file>